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4C2" w:rsidRPr="0059231A" w:rsidRDefault="005254C2" w:rsidP="001F78D1">
      <w:pPr>
        <w:pStyle w:val="Title"/>
        <w:rPr>
          <w:b/>
          <w:sz w:val="28"/>
        </w:rPr>
      </w:pPr>
      <w:r w:rsidRPr="0059231A">
        <w:rPr>
          <w:b/>
          <w:sz w:val="28"/>
        </w:rPr>
        <w:t xml:space="preserve">How to use the </w:t>
      </w:r>
      <w:r w:rsidR="0038075E" w:rsidRPr="0059231A">
        <w:rPr>
          <w:b/>
          <w:sz w:val="28"/>
        </w:rPr>
        <w:br/>
      </w:r>
      <w:r w:rsidRPr="0059231A">
        <w:rPr>
          <w:b/>
          <w:sz w:val="28"/>
        </w:rPr>
        <w:t>Standard Methods Automated Records Tool (SMART)</w:t>
      </w:r>
    </w:p>
    <w:p w:rsidR="005254C2" w:rsidRDefault="005254C2" w:rsidP="00582A73">
      <w:r>
        <w:t>The following assumes SMART has been installed on your NWIS server.</w:t>
      </w:r>
    </w:p>
    <w:p w:rsidR="005254C2" w:rsidRDefault="005254C2"/>
    <w:p w:rsidR="00247CF8" w:rsidRDefault="00247CF8" w:rsidP="005254C2">
      <w:pPr>
        <w:pStyle w:val="ListNumber"/>
      </w:pPr>
      <w:r>
        <w:t xml:space="preserve">There are 4 files that should be managed by a local </w:t>
      </w:r>
      <w:r w:rsidR="00AE740D">
        <w:t xml:space="preserve">SMART coordinator.  These </w:t>
      </w:r>
      <w:r>
        <w:t>are</w:t>
      </w:r>
      <w:r w:rsidR="00AE740D">
        <w:t>;</w:t>
      </w:r>
    </w:p>
    <w:p w:rsidR="00693E30" w:rsidRDefault="00247CF8" w:rsidP="00247CF8">
      <w:pPr>
        <w:pStyle w:val="ListNumber2"/>
      </w:pPr>
      <w:r>
        <w:t xml:space="preserve">The </w:t>
      </w:r>
      <w:r w:rsidR="00AE740D">
        <w:t>files “</w:t>
      </w:r>
      <w:r>
        <w:t>include</w:t>
      </w:r>
      <w:r w:rsidR="00AE740D">
        <w:t>”</w:t>
      </w:r>
      <w:r>
        <w:t xml:space="preserve"> and </w:t>
      </w:r>
      <w:r w:rsidR="00AE740D">
        <w:t>“exempt”</w:t>
      </w:r>
      <w:r>
        <w:t xml:space="preserve">.  </w:t>
      </w:r>
      <w:r w:rsidR="00AE740D">
        <w:t xml:space="preserve">These files are used to limit which stations SMART will process.  </w:t>
      </w:r>
      <w:r>
        <w:t>Only one of these file</w:t>
      </w:r>
      <w:r w:rsidR="00AE740D">
        <w:t xml:space="preserve">s can be used to limit the stations processed.  If SMART is to process </w:t>
      </w:r>
      <w:r w:rsidR="00693E30">
        <w:t xml:space="preserve">site visits and discharge </w:t>
      </w:r>
      <w:r w:rsidR="00AE740D">
        <w:t>measurements for all stations</w:t>
      </w:r>
      <w:r w:rsidR="00693E30">
        <w:t>,</w:t>
      </w:r>
      <w:r w:rsidR="00AE740D">
        <w:t xml:space="preserve"> both of these files should remain empty.  If the </w:t>
      </w:r>
      <w:r>
        <w:t xml:space="preserve">Science Center </w:t>
      </w:r>
      <w:r w:rsidR="00693E30">
        <w:t>wishes</w:t>
      </w:r>
      <w:r>
        <w:t xml:space="preserve"> to limit </w:t>
      </w:r>
      <w:r w:rsidR="00AE740D">
        <w:t>the</w:t>
      </w:r>
      <w:r>
        <w:t xml:space="preserve"> </w:t>
      </w:r>
      <w:r w:rsidR="00693E30">
        <w:t>stations</w:t>
      </w:r>
      <w:r>
        <w:t xml:space="preserve"> SMART process</w:t>
      </w:r>
      <w:r w:rsidR="00AE740D">
        <w:t>es</w:t>
      </w:r>
      <w:r>
        <w:t xml:space="preserve"> </w:t>
      </w:r>
      <w:r w:rsidR="00693E30">
        <w:t>two choices exist</w:t>
      </w:r>
      <w:r w:rsidR="00AE740D">
        <w:t>.  If the file “include” is populated</w:t>
      </w:r>
      <w:r w:rsidR="00693E30">
        <w:t xml:space="preserve"> with </w:t>
      </w:r>
      <w:r w:rsidR="0038075E">
        <w:t xml:space="preserve">a list of station numbers or </w:t>
      </w:r>
      <w:r w:rsidR="00693E30">
        <w:t>agency codes and station numbers</w:t>
      </w:r>
      <w:r w:rsidR="00AE740D">
        <w:t xml:space="preserve">, SMART will process </w:t>
      </w:r>
      <w:r w:rsidR="00693E30">
        <w:t xml:space="preserve">site visits and </w:t>
      </w:r>
      <w:r w:rsidR="00AE740D">
        <w:t xml:space="preserve">discharge measurements for </w:t>
      </w:r>
      <w:r w:rsidR="00693E30">
        <w:t xml:space="preserve">only </w:t>
      </w:r>
      <w:r w:rsidR="00AE740D">
        <w:t>those stations</w:t>
      </w:r>
      <w:r w:rsidR="00693E30">
        <w:t xml:space="preserve"> contained in the file.  </w:t>
      </w:r>
      <w:r w:rsidR="00B756A6">
        <w:t xml:space="preserve">If no agency code is supplied, SMART assumes the agency code is USGS.  </w:t>
      </w:r>
      <w:r w:rsidR="00693E30">
        <w:t xml:space="preserve">Site visits and </w:t>
      </w:r>
      <w:r w:rsidR="00B756A6">
        <w:t xml:space="preserve">discharge </w:t>
      </w:r>
      <w:r w:rsidR="00693E30">
        <w:t>m</w:t>
      </w:r>
      <w:r w:rsidR="00AE740D">
        <w:t xml:space="preserve">easurements associated with all other stations will not be processed.  If the file </w:t>
      </w:r>
      <w:r w:rsidR="00693E30">
        <w:t xml:space="preserve">“include” contains any entries the file “exempt” will not be evaluated.  If the file “include” is empty and the file </w:t>
      </w:r>
      <w:r w:rsidR="00AE740D">
        <w:t>“exempt” is populated</w:t>
      </w:r>
      <w:r w:rsidR="00693E30">
        <w:t xml:space="preserve"> with a list of station numbers or agency codes and station numbers</w:t>
      </w:r>
      <w:r w:rsidR="00AE740D">
        <w:t xml:space="preserve"> all </w:t>
      </w:r>
      <w:r w:rsidR="00693E30">
        <w:t xml:space="preserve">site visits and discharge </w:t>
      </w:r>
      <w:r w:rsidR="00AE740D">
        <w:t>measurements associated with stati</w:t>
      </w:r>
      <w:r w:rsidR="00693E30">
        <w:t xml:space="preserve">ons not contained in the </w:t>
      </w:r>
      <w:r w:rsidR="00AE740D">
        <w:t xml:space="preserve">file </w:t>
      </w:r>
      <w:r w:rsidR="00693E30">
        <w:t>will be processed.  Site visits and d</w:t>
      </w:r>
      <w:r w:rsidR="00AE740D">
        <w:t>ischarge measurement</w:t>
      </w:r>
      <w:r w:rsidR="0038075E">
        <w:t>s</w:t>
      </w:r>
      <w:r w:rsidR="00AE740D">
        <w:t xml:space="preserve"> associated with the stations contained in the </w:t>
      </w:r>
      <w:r w:rsidR="0038075E">
        <w:t xml:space="preserve">file </w:t>
      </w:r>
      <w:r w:rsidR="00AE740D">
        <w:t>will not be processed.</w:t>
      </w:r>
    </w:p>
    <w:p w:rsidR="00247CF8" w:rsidRDefault="00247CF8" w:rsidP="00247CF8">
      <w:pPr>
        <w:pStyle w:val="ListNumber2"/>
      </w:pPr>
      <w:r>
        <w:t xml:space="preserve">The file </w:t>
      </w:r>
      <w:r w:rsidR="00693E30">
        <w:t>“</w:t>
      </w:r>
      <w:proofErr w:type="spellStart"/>
      <w:r>
        <w:t>smartCntrl</w:t>
      </w:r>
      <w:proofErr w:type="spellEnd"/>
      <w:r w:rsidR="00693E30">
        <w:t>”</w:t>
      </w:r>
      <w:r>
        <w:t xml:space="preserve"> contains the default</w:t>
      </w:r>
      <w:r w:rsidR="0038075E">
        <w:t xml:space="preserve"> values for parameters used</w:t>
      </w:r>
      <w:r>
        <w:t xml:space="preserve"> </w:t>
      </w:r>
      <w:r w:rsidR="0038075E">
        <w:t>by the</w:t>
      </w:r>
      <w:r>
        <w:t xml:space="preserve"> SMART</w:t>
      </w:r>
      <w:r w:rsidR="0038075E">
        <w:t xml:space="preserve"> application</w:t>
      </w:r>
      <w:r>
        <w:t>.  The parameters and their values are discussed in the installation instructions.</w:t>
      </w:r>
    </w:p>
    <w:p w:rsidR="0038075E" w:rsidRDefault="00693E30" w:rsidP="0038075E">
      <w:pPr>
        <w:pStyle w:val="ListNumber2"/>
      </w:pPr>
      <w:r>
        <w:t>The file “</w:t>
      </w:r>
      <w:proofErr w:type="spellStart"/>
      <w:r>
        <w:t>stationSpecificData</w:t>
      </w:r>
      <w:proofErr w:type="spellEnd"/>
      <w:r>
        <w:t>”</w:t>
      </w:r>
      <w:r w:rsidR="00247CF8">
        <w:t xml:space="preserve"> contains para</w:t>
      </w:r>
      <w:r>
        <w:t>meter</w:t>
      </w:r>
      <w:r w:rsidR="0038075E">
        <w:t>s and</w:t>
      </w:r>
      <w:r>
        <w:t xml:space="preserve"> value</w:t>
      </w:r>
      <w:r w:rsidR="002C3C94">
        <w:t>s</w:t>
      </w:r>
      <w:r>
        <w:t xml:space="preserve"> for a specific </w:t>
      </w:r>
      <w:r w:rsidR="0038075E">
        <w:t>station</w:t>
      </w:r>
      <w:r>
        <w:t xml:space="preserve"> where the default values in “</w:t>
      </w:r>
      <w:proofErr w:type="spellStart"/>
      <w:r>
        <w:t>smartCntrl</w:t>
      </w:r>
      <w:proofErr w:type="spellEnd"/>
      <w:r>
        <w:t>” are judged to be inappropriate.</w:t>
      </w:r>
      <w:r w:rsidR="0038075E">
        <w:t xml:space="preserve">  The parameter values that can be modified are;</w:t>
      </w:r>
    </w:p>
    <w:p w:rsidR="0038075E" w:rsidRDefault="0038075E" w:rsidP="0038075E">
      <w:pPr>
        <w:pStyle w:val="ListBullet3"/>
      </w:pPr>
      <w:r>
        <w:t xml:space="preserve">Apply shifts (-as) </w:t>
      </w:r>
      <w:r w:rsidR="00CF4281">
        <w:t xml:space="preserve">– the </w:t>
      </w:r>
      <w:r>
        <w:t>leg</w:t>
      </w:r>
      <w:r w:rsidR="00CF4281">
        <w:t>itimate values are “y” or “n”.  T</w:t>
      </w:r>
      <w:r>
        <w:t xml:space="preserve">he recommended default for SMART is “y” which tells the application to perform a shift analysis and modify the current shift-variation diagram.  If a decision is made to not apply shifts at a site the parameter and value combination of </w:t>
      </w:r>
      <w:r w:rsidR="00CF4281">
        <w:t>“</w:t>
      </w:r>
      <w:r>
        <w:t>–</w:t>
      </w:r>
      <w:proofErr w:type="spellStart"/>
      <w:r>
        <w:t>asn</w:t>
      </w:r>
      <w:proofErr w:type="spellEnd"/>
      <w:r w:rsidR="00CF4281">
        <w:t>”</w:t>
      </w:r>
      <w:r>
        <w:t xml:space="preserve"> can be added to the file “</w:t>
      </w:r>
      <w:proofErr w:type="spellStart"/>
      <w:r>
        <w:t>stationSpecificData</w:t>
      </w:r>
      <w:proofErr w:type="spellEnd"/>
      <w:r>
        <w:t>”.</w:t>
      </w:r>
    </w:p>
    <w:p w:rsidR="0038075E" w:rsidRDefault="005E0FE5" w:rsidP="005E0FE5">
      <w:pPr>
        <w:pStyle w:val="ListBullet3"/>
      </w:pPr>
      <w:r w:rsidRPr="00B07AEE">
        <w:t xml:space="preserve">APPLYGHCOR – Y or N, apply type 1 gage height corrections </w:t>
      </w:r>
      <w:r>
        <w:t xml:space="preserve">returned in the upload file to NWIS, </w:t>
      </w:r>
      <w:r w:rsidRPr="00B07AEE">
        <w:t>yes or no.</w:t>
      </w:r>
      <w:r>
        <w:t xml:space="preserve">  Type 1 data corrections currently are passed back to NWIS by the ART software.  As type 1 data corrections are returned by SWAMI, expected to be in a 4.11 version of SWAMI, automated entry of data corrections for SWAMI files will be</w:t>
      </w:r>
      <w:r w:rsidRPr="005E0FE5">
        <w:t xml:space="preserve"> </w:t>
      </w:r>
      <w:r>
        <w:t>available.</w:t>
      </w:r>
    </w:p>
    <w:p w:rsidR="0038075E" w:rsidRDefault="0038075E" w:rsidP="0038075E">
      <w:pPr>
        <w:pStyle w:val="ListBullet3"/>
      </w:pPr>
      <w:proofErr w:type="spellStart"/>
      <w:proofErr w:type="gramStart"/>
      <w:r>
        <w:t>dbNum</w:t>
      </w:r>
      <w:proofErr w:type="spellEnd"/>
      <w:proofErr w:type="gramEnd"/>
      <w:r>
        <w:t xml:space="preserve"> (-</w:t>
      </w:r>
      <w:proofErr w:type="spellStart"/>
      <w:r>
        <w:t>dn</w:t>
      </w:r>
      <w:proofErr w:type="spellEnd"/>
      <w:r>
        <w:t xml:space="preserve">) </w:t>
      </w:r>
      <w:r w:rsidR="00CF4281">
        <w:t xml:space="preserve">– </w:t>
      </w:r>
      <w:r>
        <w:t>the NWIS data base number to use for this station</w:t>
      </w:r>
      <w:r w:rsidR="00CF4281">
        <w:t>.  The most common data base number used by Science Centers is “01”.</w:t>
      </w:r>
    </w:p>
    <w:p w:rsidR="0038075E" w:rsidRDefault="0038075E" w:rsidP="0038075E">
      <w:pPr>
        <w:pStyle w:val="ListBullet3"/>
      </w:pPr>
      <w:r>
        <w:t>Peak Definition (-</w:t>
      </w:r>
      <w:proofErr w:type="gramStart"/>
      <w:r>
        <w:t>pd</w:t>
      </w:r>
      <w:proofErr w:type="gramEnd"/>
      <w:r>
        <w:t>)</w:t>
      </w:r>
      <w:r w:rsidR="00CF4281">
        <w:t xml:space="preserve"> – the peak definition value.  The recommended default value for SMART is 0.33 feet.  </w:t>
      </w:r>
      <w:r>
        <w:t>This value has worked successfully du</w:t>
      </w:r>
      <w:r w:rsidR="00CF4281">
        <w:t xml:space="preserve">ring the ART deployment and </w:t>
      </w:r>
      <w:r>
        <w:t>SMART Beta testing.  The only exception seems to be small coastal streams along Lake Michigan.  In this case the value can be lowered using an entry in the file “</w:t>
      </w:r>
      <w:proofErr w:type="spellStart"/>
      <w:r>
        <w:t>stationSpecificData</w:t>
      </w:r>
      <w:proofErr w:type="spellEnd"/>
      <w:r>
        <w:t>”.</w:t>
      </w:r>
    </w:p>
    <w:p w:rsidR="0038075E" w:rsidRDefault="0038075E" w:rsidP="0038075E">
      <w:pPr>
        <w:pStyle w:val="ListBullet3"/>
      </w:pPr>
      <w:r>
        <w:t>Maximum Shift (-ms)</w:t>
      </w:r>
      <w:r w:rsidR="00CF4281">
        <w:t xml:space="preserve"> – the </w:t>
      </w:r>
      <w:r>
        <w:t>maxim</w:t>
      </w:r>
      <w:r w:rsidR="00CF4281">
        <w:t xml:space="preserve">um shift allowed at this site.  The recommended default for SMART is “2.00” feet. </w:t>
      </w:r>
    </w:p>
    <w:p w:rsidR="0038075E" w:rsidRDefault="0038075E" w:rsidP="0038075E">
      <w:pPr>
        <w:pStyle w:val="ListBullet3"/>
      </w:pPr>
      <w:r>
        <w:t>User e-mail (-</w:t>
      </w:r>
      <w:proofErr w:type="gramStart"/>
      <w:r>
        <w:t>un</w:t>
      </w:r>
      <w:proofErr w:type="gramEnd"/>
      <w:r>
        <w:t>)</w:t>
      </w:r>
      <w:r w:rsidR="00CF4281">
        <w:t xml:space="preserve"> – an </w:t>
      </w:r>
      <w:r>
        <w:t xml:space="preserve">additional email address </w:t>
      </w:r>
      <w:r w:rsidR="00CF4281">
        <w:t>to whom</w:t>
      </w:r>
      <w:r>
        <w:t xml:space="preserve"> SMART </w:t>
      </w:r>
      <w:r w:rsidR="00CF4281">
        <w:t>will send the summary report.</w:t>
      </w:r>
      <w:r>
        <w:t xml:space="preserve">  If the entry does not include </w:t>
      </w:r>
      <w:r w:rsidR="00CF4281">
        <w:t>the character</w:t>
      </w:r>
      <w:r>
        <w:t xml:space="preserve"> “@”, SMART appends “@usgs.gov” to the entry.</w:t>
      </w:r>
    </w:p>
    <w:p w:rsidR="00CF4281" w:rsidRDefault="00CF4281" w:rsidP="00CF4281">
      <w:pPr>
        <w:pStyle w:val="ListBullet3"/>
      </w:pPr>
      <w:r>
        <w:t>As an example entries in the file “</w:t>
      </w:r>
      <w:proofErr w:type="spellStart"/>
      <w:r>
        <w:t>stationSpecificData</w:t>
      </w:r>
      <w:proofErr w:type="spellEnd"/>
      <w:r>
        <w:t xml:space="preserve">” to </w:t>
      </w:r>
      <w:r>
        <w:br/>
        <w:t xml:space="preserve">-- </w:t>
      </w:r>
      <w:r w:rsidR="0038075E">
        <w:t xml:space="preserve">not apply shifts at station 0399999 </w:t>
      </w:r>
      <w:r>
        <w:t>the entry would be</w:t>
      </w:r>
      <w:r>
        <w:br/>
        <w:t>03999999 –</w:t>
      </w:r>
      <w:proofErr w:type="spellStart"/>
      <w:r>
        <w:t>asn</w:t>
      </w:r>
      <w:proofErr w:type="spellEnd"/>
      <w:r>
        <w:br/>
        <w:t>-- t</w:t>
      </w:r>
      <w:r w:rsidR="0038075E">
        <w:t xml:space="preserve">o change the peak definition value </w:t>
      </w:r>
      <w:r>
        <w:t>at 03999998 the entry would be</w:t>
      </w:r>
      <w:r>
        <w:br/>
        <w:t>03999998</w:t>
      </w:r>
      <w:r w:rsidR="0038075E">
        <w:t xml:space="preserve"> –pd0.23</w:t>
      </w:r>
      <w:r w:rsidR="0038075E">
        <w:br/>
      </w:r>
      <w:r>
        <w:t>-- t</w:t>
      </w:r>
      <w:r w:rsidR="0038075E">
        <w:t>o change the maximum shift</w:t>
      </w:r>
      <w:r>
        <w:t xml:space="preserve"> value at 03999997 the entry would be</w:t>
      </w:r>
      <w:r>
        <w:br/>
        <w:t>03399998</w:t>
      </w:r>
      <w:r w:rsidR="0038075E">
        <w:t xml:space="preserve"> –ms0.75</w:t>
      </w:r>
      <w:r>
        <w:br/>
        <w:t>-- to change all the three parameters in the preceding examples at one site the entry would be</w:t>
      </w:r>
      <w:r>
        <w:br/>
        <w:t>03999999 –</w:t>
      </w:r>
      <w:proofErr w:type="spellStart"/>
      <w:r>
        <w:t>asn</w:t>
      </w:r>
      <w:proofErr w:type="spellEnd"/>
      <w:r>
        <w:t xml:space="preserve"> –pd0.23 –ms0.75</w:t>
      </w:r>
    </w:p>
    <w:p w:rsidR="005254C2" w:rsidRDefault="005254C2" w:rsidP="002B2003">
      <w:pPr>
        <w:pStyle w:val="ListNumber"/>
      </w:pPr>
      <w:r>
        <w:lastRenderedPageBreak/>
        <w:t>Use of SMART with electronic data files imported or drag</w:t>
      </w:r>
      <w:r w:rsidR="002C3C94">
        <w:t>ged and dropped into Site Visit requires little user interaction,</w:t>
      </w:r>
    </w:p>
    <w:p w:rsidR="002B2003" w:rsidRDefault="005254C2" w:rsidP="00247CF8">
      <w:pPr>
        <w:pStyle w:val="ListNumber2"/>
        <w:numPr>
          <w:ilvl w:val="0"/>
          <w:numId w:val="6"/>
        </w:numPr>
      </w:pPr>
      <w:r w:rsidRPr="003E044F">
        <w:rPr>
          <w:color w:val="FF0000"/>
          <w:u w:val="single"/>
        </w:rPr>
        <w:t xml:space="preserve">The </w:t>
      </w:r>
      <w:r w:rsidR="002B2003" w:rsidRPr="003E044F">
        <w:rPr>
          <w:color w:val="FF0000"/>
          <w:u w:val="single"/>
        </w:rPr>
        <w:t>only action required by a user entering a site visit or discharge measurement using electronic data file is to review the work done by the SMART application</w:t>
      </w:r>
      <w:r>
        <w:t xml:space="preserve">.  </w:t>
      </w:r>
      <w:r w:rsidR="00BB0342">
        <w:t xml:space="preserve">The </w:t>
      </w:r>
      <w:r w:rsidR="002C3C94">
        <w:t>“</w:t>
      </w:r>
      <w:proofErr w:type="spellStart"/>
      <w:r w:rsidR="00BB0342">
        <w:t>cron</w:t>
      </w:r>
      <w:proofErr w:type="spellEnd"/>
      <w:r w:rsidR="002C3C94">
        <w:t>”</w:t>
      </w:r>
      <w:r w:rsidR="00BB0342">
        <w:t xml:space="preserve"> jobs that </w:t>
      </w:r>
      <w:r w:rsidR="002C3C94">
        <w:t>make up</w:t>
      </w:r>
      <w:r w:rsidR="00BB0342">
        <w:t xml:space="preserve"> </w:t>
      </w:r>
      <w:r w:rsidR="002B2003">
        <w:t xml:space="preserve">the </w:t>
      </w:r>
      <w:r>
        <w:t>SMART</w:t>
      </w:r>
      <w:r w:rsidR="002B2003">
        <w:t xml:space="preserve"> </w:t>
      </w:r>
      <w:proofErr w:type="gramStart"/>
      <w:r w:rsidR="002B2003">
        <w:t>application</w:t>
      </w:r>
      <w:r w:rsidR="00BB0342">
        <w:t>,</w:t>
      </w:r>
      <w:proofErr w:type="gramEnd"/>
      <w:r>
        <w:t xml:space="preserve"> will notice the file </w:t>
      </w:r>
      <w:r w:rsidR="006871E2">
        <w:t xml:space="preserve">when it is </w:t>
      </w:r>
      <w:r>
        <w:t xml:space="preserve">inserted </w:t>
      </w:r>
      <w:r w:rsidR="002B2003">
        <w:t xml:space="preserve">into NWIS by Site Visit </w:t>
      </w:r>
      <w:r>
        <w:t xml:space="preserve">and process the </w:t>
      </w:r>
      <w:r w:rsidR="002C3C94">
        <w:t>site</w:t>
      </w:r>
      <w:r w:rsidR="002B2003">
        <w:t xml:space="preserve"> visit or discharge measurement data contained in the electronic data file.</w:t>
      </w:r>
    </w:p>
    <w:p w:rsidR="006B344F" w:rsidRDefault="002B2003" w:rsidP="006B344F">
      <w:pPr>
        <w:pStyle w:val="ListNumber2"/>
        <w:numPr>
          <w:ilvl w:val="0"/>
          <w:numId w:val="6"/>
        </w:numPr>
      </w:pPr>
      <w:r>
        <w:t xml:space="preserve">SMART retrieves all hydrologic data values from the NWIS database.  </w:t>
      </w:r>
      <w:r w:rsidR="005E0FE5">
        <w:t>At this time t</w:t>
      </w:r>
      <w:r>
        <w:t>he only value</w:t>
      </w:r>
      <w:r w:rsidR="005E0FE5">
        <w:t>s</w:t>
      </w:r>
      <w:r>
        <w:t xml:space="preserve"> read from the original electronic data file are the user name contained in the </w:t>
      </w:r>
      <w:r w:rsidR="005E0FE5">
        <w:t xml:space="preserve">data </w:t>
      </w:r>
      <w:r>
        <w:t>file</w:t>
      </w:r>
      <w:r w:rsidR="005E0FE5">
        <w:t xml:space="preserve"> and the software package used to create the data file.  </w:t>
      </w:r>
      <w:r w:rsidR="00EC7BFB">
        <w:t xml:space="preserve">The user name contained in the data file will </w:t>
      </w:r>
      <w:r w:rsidR="006B344F">
        <w:t xml:space="preserve">be used to e-mail that user </w:t>
      </w:r>
      <w:r w:rsidR="00EC7BFB">
        <w:t xml:space="preserve">the reports generated by SMART.  This value must be a valid Lotus internet user id.  That is </w:t>
      </w:r>
      <w:hyperlink r:id="rId5" w:history="1">
        <w:r w:rsidR="00EC7BFB" w:rsidRPr="00E02905">
          <w:rPr>
            <w:rStyle w:val="Hyperlink"/>
          </w:rPr>
          <w:t>jkiesler@usgs.gov</w:t>
        </w:r>
      </w:hyperlink>
      <w:r w:rsidR="00EC7BFB">
        <w:t xml:space="preserve"> not James L. Kiesler.  If the software package used to create the data file supports returning type 1 data corrections or user supplied V-diagrams in the electronic data file S</w:t>
      </w:r>
      <w:r w:rsidR="006B344F">
        <w:t>M</w:t>
      </w:r>
      <w:r w:rsidR="00EC7BFB">
        <w:t>ART will read those value</w:t>
      </w:r>
      <w:r w:rsidR="006B344F">
        <w:t>s</w:t>
      </w:r>
      <w:r w:rsidR="00EC7BFB">
        <w:t xml:space="preserve"> from the original data file and apply them to the hydrologic record.</w:t>
      </w:r>
      <w:r w:rsidR="006B344F">
        <w:br/>
      </w:r>
      <w:r w:rsidR="006B344F">
        <w:br/>
        <w:t>In the near future as SWAMI and ART are modified to return Type 1 data corrections within the electronic data file these value will be read from the electronic data file and applied to the gage height record.  ART will be modified to return user supplied V-diagrams in the electronic data file and these values will also be read and applied to the discharge record.</w:t>
      </w:r>
    </w:p>
    <w:p w:rsidR="002B2003" w:rsidRDefault="003C7073" w:rsidP="0038075E">
      <w:pPr>
        <w:pStyle w:val="ListNumber2"/>
      </w:pPr>
      <w:r>
        <w:t>Parameter values used by SMART are set for the Science Center in the file “</w:t>
      </w:r>
      <w:proofErr w:type="spellStart"/>
      <w:r>
        <w:t>smartCntrl</w:t>
      </w:r>
      <w:proofErr w:type="spellEnd"/>
      <w:r>
        <w:t xml:space="preserve">”.  Several of these </w:t>
      </w:r>
      <w:r w:rsidR="00034D2A">
        <w:t>parame</w:t>
      </w:r>
      <w:r w:rsidR="002C3C94">
        <w:t>te</w:t>
      </w:r>
      <w:r w:rsidR="00034D2A">
        <w:t>r</w:t>
      </w:r>
      <w:r w:rsidR="002C3C94">
        <w:t xml:space="preserve">s </w:t>
      </w:r>
      <w:r>
        <w:t xml:space="preserve">can be adjusted for a specific station using the file </w:t>
      </w:r>
      <w:r w:rsidR="002C3C94">
        <w:t>“</w:t>
      </w:r>
      <w:proofErr w:type="spellStart"/>
      <w:r w:rsidR="002C3C94">
        <w:t>stationSpecificData</w:t>
      </w:r>
      <w:proofErr w:type="spellEnd"/>
      <w:r w:rsidR="002C3C94">
        <w:t xml:space="preserve">”.  </w:t>
      </w:r>
    </w:p>
    <w:p w:rsidR="00BB0342" w:rsidRDefault="00BB0342" w:rsidP="0038075E">
      <w:pPr>
        <w:pStyle w:val="ListNumber2"/>
      </w:pPr>
      <w:r>
        <w:t xml:space="preserve">When submitting multiple </w:t>
      </w:r>
      <w:r w:rsidR="002B2003">
        <w:t xml:space="preserve">discharge </w:t>
      </w:r>
      <w:r>
        <w:t xml:space="preserve">measurements on the same day, process the </w:t>
      </w:r>
      <w:r w:rsidR="002B2003">
        <w:t xml:space="preserve">discharge </w:t>
      </w:r>
      <w:r>
        <w:t>measurement you wish to shift to first.  For measurements made prior to that measu</w:t>
      </w:r>
      <w:r w:rsidR="002B2003">
        <w:t xml:space="preserve">rement date and time any shift-variation </w:t>
      </w:r>
      <w:r w:rsidR="00751529">
        <w:t xml:space="preserve">diagrams </w:t>
      </w:r>
      <w:r w:rsidR="002B2003">
        <w:t xml:space="preserve">modified by SMART and </w:t>
      </w:r>
      <w:r w:rsidR="00751529">
        <w:t>associated with those measurement</w:t>
      </w:r>
      <w:r w:rsidR="002B2003">
        <w:t>s will not be applied</w:t>
      </w:r>
      <w:r w:rsidR="00751529">
        <w:t xml:space="preserve">.  Unfortunately, SMART </w:t>
      </w:r>
      <w:r w:rsidR="000053DB" w:rsidRPr="000053DB">
        <w:rPr>
          <w:u w:val="single"/>
        </w:rPr>
        <w:t>will</w:t>
      </w:r>
      <w:r>
        <w:t xml:space="preserve"> apply shift</w:t>
      </w:r>
      <w:r w:rsidR="002B2003">
        <w:t>-variation</w:t>
      </w:r>
      <w:r w:rsidR="00751529">
        <w:t xml:space="preserve"> diagram</w:t>
      </w:r>
      <w:r>
        <w:t xml:space="preserve">s for </w:t>
      </w:r>
      <w:r w:rsidR="00751529">
        <w:t xml:space="preserve">discharge </w:t>
      </w:r>
      <w:r>
        <w:t xml:space="preserve">measurements made </w:t>
      </w:r>
      <w:r w:rsidR="000053DB" w:rsidRPr="000053DB">
        <w:rPr>
          <w:u w:val="single"/>
        </w:rPr>
        <w:t>after</w:t>
      </w:r>
      <w:r>
        <w:t xml:space="preserve"> that </w:t>
      </w:r>
      <w:r w:rsidR="00751529">
        <w:t xml:space="preserve">initial discharge measurement </w:t>
      </w:r>
      <w:r>
        <w:t xml:space="preserve">date and time.  It is a good practice to review SMART’s work after </w:t>
      </w:r>
      <w:r w:rsidR="00751529">
        <w:t>a discharge measurement has been</w:t>
      </w:r>
      <w:r w:rsidR="003E044F">
        <w:t xml:space="preserve"> processed</w:t>
      </w:r>
      <w:r w:rsidR="00751529">
        <w:t>, especially the shift diagrams applied by SMART</w:t>
      </w:r>
      <w:r>
        <w:t xml:space="preserve">. </w:t>
      </w:r>
      <w:r w:rsidR="00751529">
        <w:t xml:space="preserve"> This review is very </w:t>
      </w:r>
      <w:r>
        <w:t xml:space="preserve">critical when multiple </w:t>
      </w:r>
      <w:r w:rsidR="00751529">
        <w:t xml:space="preserve">discharge </w:t>
      </w:r>
      <w:r>
        <w:t>meas</w:t>
      </w:r>
      <w:r w:rsidR="00751529">
        <w:t>urement</w:t>
      </w:r>
      <w:r w:rsidR="006B344F">
        <w:t>s</w:t>
      </w:r>
      <w:r w:rsidR="00751529">
        <w:t xml:space="preserve"> are </w:t>
      </w:r>
      <w:r w:rsidR="003E044F">
        <w:t>processed by SMART</w:t>
      </w:r>
      <w:r w:rsidR="00751529">
        <w:t>.</w:t>
      </w:r>
      <w:r>
        <w:br/>
      </w:r>
      <w:r>
        <w:br/>
        <w:t xml:space="preserve">One note, ART </w:t>
      </w:r>
      <w:r w:rsidR="003E044F">
        <w:t xml:space="preserve">currently </w:t>
      </w:r>
      <w:r>
        <w:t xml:space="preserve">and a future </w:t>
      </w:r>
      <w:r w:rsidR="003E044F">
        <w:t>release</w:t>
      </w:r>
      <w:r>
        <w:t xml:space="preserve"> of SWAMI</w:t>
      </w:r>
      <w:r w:rsidR="003E044F">
        <w:t>,</w:t>
      </w:r>
      <w:r>
        <w:t xml:space="preserve"> will allow the user to note in the electronic data file that a </w:t>
      </w:r>
      <w:r w:rsidR="003E044F">
        <w:t xml:space="preserve">discharge </w:t>
      </w:r>
      <w:r>
        <w:t>meas</w:t>
      </w:r>
      <w:r w:rsidR="00751529">
        <w:t xml:space="preserve">urement should not be used in </w:t>
      </w:r>
      <w:r>
        <w:t xml:space="preserve">shift computations. </w:t>
      </w:r>
    </w:p>
    <w:p w:rsidR="00BB0342" w:rsidRDefault="00BB0342" w:rsidP="00BB0342">
      <w:pPr>
        <w:pStyle w:val="ListNumber2"/>
      </w:pPr>
      <w:r>
        <w:t xml:space="preserve">When a measurement is removed and reentered into NWIS, the user should remove all shift diagrams and data corrections applied since the </w:t>
      </w:r>
      <w:r w:rsidR="00751529">
        <w:t>previous discharge</w:t>
      </w:r>
      <w:r>
        <w:t xml:space="preserve"> measurement.  If the shifts and data corrections are not removed SMART may not apply the proper corrections to the record.</w:t>
      </w:r>
    </w:p>
    <w:p w:rsidR="00BB0342" w:rsidRDefault="00BB0342" w:rsidP="00BB0342">
      <w:pPr>
        <w:pStyle w:val="ListNumber"/>
      </w:pPr>
      <w:r>
        <w:t xml:space="preserve">Using command-line </w:t>
      </w:r>
      <w:r w:rsidR="00712F67">
        <w:t>SMART</w:t>
      </w:r>
      <w:r>
        <w:t xml:space="preserve"> to process a hand-entered discharge measurement or to rework a previously entered discharge measurement.</w:t>
      </w:r>
    </w:p>
    <w:p w:rsidR="004D482F" w:rsidRDefault="00BB0342" w:rsidP="004D482F">
      <w:pPr>
        <w:pStyle w:val="ListNumber2"/>
        <w:numPr>
          <w:ilvl w:val="0"/>
          <w:numId w:val="5"/>
        </w:numPr>
      </w:pPr>
      <w:r>
        <w:t>To run SMART from the command line</w:t>
      </w:r>
      <w:r w:rsidR="006F30AA">
        <w:t xml:space="preserve"> the user needs to issue the command clsmart.pl –</w:t>
      </w:r>
      <w:proofErr w:type="spellStart"/>
      <w:r w:rsidR="006F30AA">
        <w:t>sn</w:t>
      </w:r>
      <w:proofErr w:type="spellEnd"/>
      <w:r w:rsidR="006F30AA">
        <w:t>######## -</w:t>
      </w:r>
      <w:proofErr w:type="spellStart"/>
      <w:r w:rsidR="006F30AA">
        <w:t>sdYYYYMMDD</w:t>
      </w:r>
      <w:r w:rsidR="004D482F">
        <w:t>HHNNSS</w:t>
      </w:r>
      <w:proofErr w:type="spellEnd"/>
      <w:r w:rsidR="004D482F">
        <w:t xml:space="preserve"> –</w:t>
      </w:r>
      <w:proofErr w:type="spellStart"/>
      <w:r w:rsidR="004D482F">
        <w:t>edYYYYMMDDHHNNSS</w:t>
      </w:r>
      <w:proofErr w:type="spellEnd"/>
      <w:r w:rsidR="004D482F">
        <w:br/>
        <w:t>where ######## is the USGS station number (-</w:t>
      </w:r>
      <w:proofErr w:type="spellStart"/>
      <w:r w:rsidR="004D482F">
        <w:t>sn</w:t>
      </w:r>
      <w:proofErr w:type="spellEnd"/>
      <w:r w:rsidR="004D482F">
        <w:t>)</w:t>
      </w:r>
      <w:r w:rsidR="004D482F">
        <w:br/>
        <w:t>YYYYMMDDHHNNSS is the year month, day, hour, minutes, and seconds for the starting date (-</w:t>
      </w:r>
      <w:proofErr w:type="spellStart"/>
      <w:r w:rsidR="004D482F">
        <w:t>sd</w:t>
      </w:r>
      <w:proofErr w:type="spellEnd"/>
      <w:r w:rsidR="004D482F">
        <w:t>) or ending date (-</w:t>
      </w:r>
      <w:proofErr w:type="spellStart"/>
      <w:r w:rsidR="004D482F">
        <w:t>ed</w:t>
      </w:r>
      <w:proofErr w:type="spellEnd"/>
      <w:r w:rsidR="004D482F">
        <w:t>).</w:t>
      </w:r>
    </w:p>
    <w:p w:rsidR="004D482F" w:rsidRDefault="003E044F" w:rsidP="004D482F">
      <w:pPr>
        <w:pStyle w:val="ListBullet3"/>
      </w:pPr>
      <w:r>
        <w:t xml:space="preserve">If the user is processing </w:t>
      </w:r>
      <w:r w:rsidR="004D482F">
        <w:t xml:space="preserve">one measurement </w:t>
      </w:r>
      <w:r>
        <w:t xml:space="preserve">only </w:t>
      </w:r>
      <w:r w:rsidR="004D482F">
        <w:t>the starting data and time is needed.  If there is only one measurement on the day or all measurements on the day should be processed the time component is not needed.</w:t>
      </w:r>
    </w:p>
    <w:p w:rsidR="00751529" w:rsidRDefault="004D482F" w:rsidP="004D482F">
      <w:pPr>
        <w:pStyle w:val="ListNumber2"/>
      </w:pPr>
      <w:r>
        <w:t xml:space="preserve">The clsmart.pl command creates a queue, which will be processed the next time the </w:t>
      </w:r>
      <w:r w:rsidR="00751529">
        <w:t>“</w:t>
      </w:r>
      <w:proofErr w:type="spellStart"/>
      <w:r>
        <w:t>cron</w:t>
      </w:r>
      <w:proofErr w:type="spellEnd"/>
      <w:r w:rsidR="00751529">
        <w:t>”</w:t>
      </w:r>
      <w:r>
        <w:t xml:space="preserve"> job is run.  The recommended default between </w:t>
      </w:r>
      <w:r w:rsidR="00751529">
        <w:t>“</w:t>
      </w:r>
      <w:proofErr w:type="spellStart"/>
      <w:r>
        <w:t>cron</w:t>
      </w:r>
      <w:proofErr w:type="spellEnd"/>
      <w:r w:rsidR="00751529">
        <w:t>”</w:t>
      </w:r>
      <w:r>
        <w:t xml:space="preserve"> runs in 1 minute.</w:t>
      </w:r>
    </w:p>
    <w:p w:rsidR="00E6018F" w:rsidRDefault="003E044F" w:rsidP="004D482F">
      <w:pPr>
        <w:pStyle w:val="ListNumber2"/>
      </w:pPr>
      <w:r>
        <w:t>If the command clsmart.pl can</w:t>
      </w:r>
      <w:r w:rsidR="00751529">
        <w:t>not be found, it most likely was not placed in a path to which the user has access to during the installation.</w:t>
      </w:r>
    </w:p>
    <w:p w:rsidR="003E044F" w:rsidRDefault="00E6018F" w:rsidP="004D482F">
      <w:pPr>
        <w:pStyle w:val="ListNumber2"/>
      </w:pPr>
      <w:r>
        <w:t>The usage for the command line version of SMART can be seen by issuing the command clsmart.pl without a list of arguments.</w:t>
      </w:r>
    </w:p>
    <w:p w:rsidR="00D46849" w:rsidRDefault="003E044F" w:rsidP="004D482F">
      <w:pPr>
        <w:pStyle w:val="ListNumber2"/>
      </w:pPr>
      <w:r w:rsidRPr="003E044F">
        <w:rPr>
          <w:color w:val="FF0000"/>
          <w:u w:val="single"/>
        </w:rPr>
        <w:t xml:space="preserve">The </w:t>
      </w:r>
      <w:r w:rsidR="00E30424">
        <w:rPr>
          <w:color w:val="FF0000"/>
          <w:u w:val="single"/>
        </w:rPr>
        <w:t>last</w:t>
      </w:r>
      <w:r w:rsidRPr="003E044F">
        <w:rPr>
          <w:color w:val="FF0000"/>
          <w:u w:val="single"/>
        </w:rPr>
        <w:t xml:space="preserve"> action required by a user entering a site visit or discharge measurement using </w:t>
      </w:r>
      <w:r w:rsidR="00E30424">
        <w:rPr>
          <w:color w:val="FF0000"/>
          <w:u w:val="single"/>
        </w:rPr>
        <w:t>the command line version</w:t>
      </w:r>
      <w:r w:rsidRPr="003E044F">
        <w:rPr>
          <w:color w:val="FF0000"/>
          <w:u w:val="single"/>
        </w:rPr>
        <w:t xml:space="preserve"> is to review the work done by the SMART application</w:t>
      </w:r>
      <w:r>
        <w:t xml:space="preserve">. </w:t>
      </w:r>
    </w:p>
    <w:p w:rsidR="00D46849" w:rsidRDefault="00D46849" w:rsidP="00CF0E04">
      <w:pPr>
        <w:pStyle w:val="ListNumber"/>
      </w:pPr>
      <w:r>
        <w:t>Output</w:t>
      </w:r>
    </w:p>
    <w:p w:rsidR="003E044F" w:rsidRDefault="00D46849" w:rsidP="00D46849">
      <w:pPr>
        <w:pStyle w:val="ListNumber2"/>
        <w:numPr>
          <w:ilvl w:val="0"/>
          <w:numId w:val="7"/>
        </w:numPr>
      </w:pPr>
      <w:r>
        <w:t>SMART create</w:t>
      </w:r>
      <w:r w:rsidR="003E044F">
        <w:t>s</w:t>
      </w:r>
      <w:r>
        <w:t xml:space="preserve"> an abbreviated text report that is </w:t>
      </w:r>
      <w:r w:rsidR="003E044F">
        <w:t xml:space="preserve">the body of an </w:t>
      </w:r>
      <w:r>
        <w:t xml:space="preserve">e-mail </w:t>
      </w:r>
      <w:r w:rsidR="003E044F">
        <w:t xml:space="preserve">sent </w:t>
      </w:r>
      <w:r>
        <w:t>to the user identified in the original electronic data file and other users identified in the file “</w:t>
      </w:r>
      <w:proofErr w:type="spellStart"/>
      <w:r>
        <w:t>smartCntrl</w:t>
      </w:r>
      <w:proofErr w:type="spellEnd"/>
      <w:r>
        <w:t xml:space="preserve">”.  Attached to that e-mail is an HTML document that contains all data entered into NWIS for the site visit and </w:t>
      </w:r>
      <w:r w:rsidR="003E044F">
        <w:t xml:space="preserve">any discharge measurements </w:t>
      </w:r>
      <w:r>
        <w:t>during the site visit.</w:t>
      </w:r>
    </w:p>
    <w:p w:rsidR="003E044F" w:rsidRDefault="003E044F" w:rsidP="00D46849">
      <w:pPr>
        <w:pStyle w:val="ListNumber2"/>
        <w:numPr>
          <w:ilvl w:val="0"/>
          <w:numId w:val="7"/>
        </w:numPr>
      </w:pPr>
      <w:r>
        <w:t>Individuals who receive the SMART reports can come from an entry in the file “</w:t>
      </w:r>
      <w:proofErr w:type="spellStart"/>
      <w:r>
        <w:t>smartCntrl</w:t>
      </w:r>
      <w:proofErr w:type="spellEnd"/>
      <w:r>
        <w:t>”, go2 filters on the local server, or go2 filters stored in SIMS</w:t>
      </w:r>
      <w:ins w:id="0" w:author="Jay Kiesler" w:date="2011-09-21T15:10:00Z">
        <w:r w:rsidR="00CC6C2C">
          <w:t>/RMS</w:t>
        </w:r>
      </w:ins>
      <w:r>
        <w:t>.  The options are controlled by entries in the file “</w:t>
      </w:r>
      <w:proofErr w:type="spellStart"/>
      <w:r>
        <w:t>smartCntrl</w:t>
      </w:r>
      <w:proofErr w:type="spellEnd"/>
      <w:r>
        <w:t>”</w:t>
      </w:r>
    </w:p>
    <w:p w:rsidR="00CF0E04" w:rsidRDefault="003E044F" w:rsidP="00D46849">
      <w:pPr>
        <w:pStyle w:val="ListNumber2"/>
        <w:numPr>
          <w:ilvl w:val="0"/>
          <w:numId w:val="7"/>
        </w:numPr>
      </w:pPr>
      <w:r>
        <w:t xml:space="preserve">At </w:t>
      </w:r>
      <w:r w:rsidR="00C274B7">
        <w:t xml:space="preserve">least </w:t>
      </w:r>
      <w:r>
        <w:t>on</w:t>
      </w:r>
      <w:r w:rsidR="00C274B7">
        <w:t>e</w:t>
      </w:r>
      <w:r>
        <w:t xml:space="preserve"> local person’s e-mail name should be entered as part of the SMART support entry in the file “</w:t>
      </w:r>
      <w:proofErr w:type="spellStart"/>
      <w:r>
        <w:t>smartCntrl</w:t>
      </w:r>
      <w:proofErr w:type="spellEnd"/>
      <w:r>
        <w:t>”.  The individuals listed in the entry receive e-mails when SMART has a problem processing a site visit or discharge measurement.</w:t>
      </w:r>
    </w:p>
    <w:p w:rsidR="00CF0E04" w:rsidRDefault="00CF0E04" w:rsidP="00CF0E04">
      <w:pPr>
        <w:pStyle w:val="ListNumber"/>
      </w:pPr>
      <w:r>
        <w:t xml:space="preserve">Identifying </w:t>
      </w:r>
      <w:r w:rsidR="00712F67">
        <w:t xml:space="preserve">whether </w:t>
      </w:r>
      <w:r>
        <w:t>SMART is running.</w:t>
      </w:r>
    </w:p>
    <w:p w:rsidR="00CF0E04" w:rsidRDefault="00CF0E04" w:rsidP="00CF0E04">
      <w:pPr>
        <w:pStyle w:val="ListNumber2"/>
        <w:numPr>
          <w:ilvl w:val="0"/>
          <w:numId w:val="8"/>
        </w:numPr>
      </w:pPr>
      <w:r>
        <w:t xml:space="preserve">There is a file maintained in the SMART home directory named smartStatus.txt. Information is written to this file every time SMART is started by the </w:t>
      </w:r>
      <w:proofErr w:type="spellStart"/>
      <w:r>
        <w:t>cron</w:t>
      </w:r>
      <w:proofErr w:type="spellEnd"/>
      <w:r>
        <w:t>, even if no site visits or discharge measurements are processed.  By examining the file the SMART coordinators can determine is SMART is running or has hung.  Listed below is the content of the smartStatus.txt file</w:t>
      </w:r>
    </w:p>
    <w:p w:rsidR="00CF0E04" w:rsidRDefault="00CF0E04" w:rsidP="00CF0E04">
      <w:pPr>
        <w:pStyle w:val="ListBullet3"/>
      </w:pPr>
      <w:r>
        <w:t>09-08-2011 @ 15:07:02: SMART found no queues to process.</w:t>
      </w:r>
    </w:p>
    <w:p w:rsidR="00CF0E04" w:rsidRDefault="00CF0E04" w:rsidP="00CF0E04">
      <w:pPr>
        <w:pStyle w:val="ListBullet3"/>
      </w:pPr>
      <w:r>
        <w:t>09-08-2011 @ 15:07:01: SMART starting to process the look for queue files</w:t>
      </w:r>
    </w:p>
    <w:p w:rsidR="00CF0E04" w:rsidRDefault="00CF0E04" w:rsidP="00CF0E04">
      <w:pPr>
        <w:pStyle w:val="ListBullet3"/>
      </w:pPr>
      <w:r>
        <w:t>09-08-2011 @ 15:07:00: SMART found no measurement to process. Now looking to see if other queues containing measurements to process exists. $</w:t>
      </w:r>
      <w:proofErr w:type="spellStart"/>
      <w:r>
        <w:t>lookBack</w:t>
      </w:r>
      <w:proofErr w:type="spellEnd"/>
      <w:r>
        <w:t>: 1&lt;--&gt;$</w:t>
      </w:r>
      <w:proofErr w:type="spellStart"/>
      <w:r>
        <w:t>statusNumLines</w:t>
      </w:r>
      <w:proofErr w:type="spellEnd"/>
      <w:r>
        <w:t>: 10</w:t>
      </w:r>
    </w:p>
    <w:p w:rsidR="00CF0E04" w:rsidRDefault="00CF0E04" w:rsidP="00CF0E04">
      <w:pPr>
        <w:pStyle w:val="ListBullet3"/>
      </w:pPr>
      <w:r>
        <w:t>09-08-2011 @ 15:07:00: SMART starting to look for site visits entered using an electronic data file</w:t>
      </w:r>
    </w:p>
    <w:p w:rsidR="00CF0E04" w:rsidRDefault="00CF0E04" w:rsidP="00CF0E04">
      <w:pPr>
        <w:pStyle w:val="ListBullet3"/>
      </w:pPr>
      <w:r>
        <w:t>09-08-2011 @ 15:06:04: SMART found no queues to process.</w:t>
      </w:r>
    </w:p>
    <w:p w:rsidR="00CF0E04" w:rsidRDefault="00CF0E04" w:rsidP="00CF0E04">
      <w:pPr>
        <w:pStyle w:val="ListBullet3"/>
      </w:pPr>
      <w:r>
        <w:t>09-08-2011 @ 15:06:02: SMART starting to process the look for queue files</w:t>
      </w:r>
    </w:p>
    <w:p w:rsidR="00CF0E04" w:rsidRDefault="00CF0E04" w:rsidP="00CF0E04">
      <w:pPr>
        <w:pStyle w:val="ListBullet3"/>
      </w:pPr>
      <w:r>
        <w:t>09-08-2011 @ 15:06:02: SMART found no measurement to process. Now looking to see if other queues containing measurements to process exists. $</w:t>
      </w:r>
      <w:proofErr w:type="spellStart"/>
      <w:r>
        <w:t>lookBack</w:t>
      </w:r>
      <w:proofErr w:type="spellEnd"/>
      <w:r>
        <w:t>: 1&lt;--&gt;$</w:t>
      </w:r>
      <w:proofErr w:type="spellStart"/>
      <w:r>
        <w:t>statusNumLines</w:t>
      </w:r>
      <w:proofErr w:type="spellEnd"/>
      <w:r>
        <w:t>: 10</w:t>
      </w:r>
    </w:p>
    <w:p w:rsidR="00CF0E04" w:rsidRDefault="00CF0E04" w:rsidP="00CF0E04">
      <w:pPr>
        <w:pStyle w:val="ListBullet3"/>
      </w:pPr>
      <w:r>
        <w:t>09-08-2011 @ 15:06:01: SMART starting to look for site visits entered using an electronic data file</w:t>
      </w:r>
    </w:p>
    <w:p w:rsidR="00CF0E04" w:rsidRDefault="00CF0E04" w:rsidP="00CF0E04">
      <w:pPr>
        <w:pStyle w:val="ListBullet3"/>
      </w:pPr>
      <w:r>
        <w:t>09-08-2011 @ 15:05:02: SMART found no queues to process.</w:t>
      </w:r>
    </w:p>
    <w:p w:rsidR="006B344F" w:rsidRDefault="00CF0E04" w:rsidP="006B344F">
      <w:pPr>
        <w:pStyle w:val="ListBullet3"/>
      </w:pPr>
      <w:r>
        <w:t>09-08-2011 @ 15:05:01: SMART starting to process the look for queue files</w:t>
      </w:r>
      <w:r w:rsidR="006B344F" w:rsidRPr="006B344F">
        <w:t xml:space="preserve"> </w:t>
      </w:r>
    </w:p>
    <w:p w:rsidR="006B344F" w:rsidRDefault="00227751" w:rsidP="00227751">
      <w:pPr>
        <w:pStyle w:val="ListNumber"/>
      </w:pPr>
      <w:r>
        <w:t>How to determine if SMART is hung</w:t>
      </w:r>
      <w:r w:rsidR="006B344F">
        <w:t>.</w:t>
      </w:r>
      <w:r w:rsidR="006B344F" w:rsidRPr="006B344F">
        <w:t xml:space="preserve"> </w:t>
      </w:r>
    </w:p>
    <w:p w:rsidR="005307EF" w:rsidRDefault="005307EF" w:rsidP="006B344F">
      <w:pPr>
        <w:pStyle w:val="ListNumber"/>
        <w:numPr>
          <w:ilvl w:val="0"/>
          <w:numId w:val="16"/>
        </w:numPr>
        <w:tabs>
          <w:tab w:val="clear" w:pos="360"/>
          <w:tab w:val="num" w:pos="720"/>
        </w:tabs>
        <w:ind w:left="720"/>
      </w:pPr>
      <w:r>
        <w:t xml:space="preserve">There have been no reported incidents during the last two months of Beta testing where SMART </w:t>
      </w:r>
      <w:r w:rsidR="007B1AB0">
        <w:t xml:space="preserve">has </w:t>
      </w:r>
      <w:r>
        <w:t>hung or started to run-away and prevent users from using NWIS.</w:t>
      </w:r>
    </w:p>
    <w:p w:rsidR="005307EF" w:rsidRDefault="005307EF" w:rsidP="006B344F">
      <w:pPr>
        <w:pStyle w:val="ListNumber"/>
        <w:numPr>
          <w:ilvl w:val="0"/>
          <w:numId w:val="16"/>
        </w:numPr>
        <w:tabs>
          <w:tab w:val="clear" w:pos="360"/>
          <w:tab w:val="num" w:pos="720"/>
        </w:tabs>
        <w:ind w:left="720"/>
      </w:pPr>
      <w:r>
        <w:t>Has SMART hung</w:t>
      </w:r>
    </w:p>
    <w:p w:rsidR="005307EF" w:rsidRDefault="005307EF" w:rsidP="005307EF">
      <w:pPr>
        <w:pStyle w:val="ListBullet3"/>
      </w:pPr>
      <w:r>
        <w:t xml:space="preserve">Generally if SMART hangs the issues is with the EXPECT script storing the data corrections or shift corrections in NWIS.  </w:t>
      </w:r>
      <w:r w:rsidR="007B1AB0">
        <w:t>To</w:t>
      </w:r>
      <w:r>
        <w:t xml:space="preserve"> </w:t>
      </w:r>
      <w:proofErr w:type="spellStart"/>
      <w:r>
        <w:t>determ</w:t>
      </w:r>
      <w:r w:rsidR="007B1AB0">
        <w:t>e</w:t>
      </w:r>
      <w:proofErr w:type="spellEnd"/>
      <w:r>
        <w:t xml:space="preserve"> i</w:t>
      </w:r>
      <w:r w:rsidR="007B1AB0">
        <w:t>f</w:t>
      </w:r>
      <w:r>
        <w:t xml:space="preserve"> SMART has hung.  </w:t>
      </w:r>
    </w:p>
    <w:p w:rsidR="007B1AB0" w:rsidRDefault="005307EF" w:rsidP="005307EF">
      <w:pPr>
        <w:pStyle w:val="ListBullet4"/>
      </w:pPr>
      <w:r>
        <w:t>Use the command “</w:t>
      </w:r>
      <w:proofErr w:type="spellStart"/>
      <w:r>
        <w:t>ps</w:t>
      </w:r>
      <w:proofErr w:type="spellEnd"/>
      <w:r>
        <w:t xml:space="preserve"> –</w:t>
      </w:r>
      <w:proofErr w:type="spellStart"/>
      <w:r>
        <w:t>ef</w:t>
      </w:r>
      <w:proofErr w:type="spellEnd"/>
      <w:r>
        <w:t xml:space="preserve"> | </w:t>
      </w:r>
      <w:proofErr w:type="spellStart"/>
      <w:r>
        <w:t>grep</w:t>
      </w:r>
      <w:proofErr w:type="spellEnd"/>
      <w:r>
        <w:t xml:space="preserve"> </w:t>
      </w:r>
      <w:proofErr w:type="spellStart"/>
      <w:r>
        <w:t>spr.p</w:t>
      </w:r>
      <w:proofErr w:type="spellEnd"/>
      <w:r>
        <w:t xml:space="preserve">” to determine if there are any SMART processes running.  </w:t>
      </w:r>
    </w:p>
    <w:p w:rsidR="005307EF" w:rsidRDefault="005307EF" w:rsidP="005307EF">
      <w:pPr>
        <w:pStyle w:val="ListBullet4"/>
      </w:pPr>
      <w:r>
        <w:t>If there is a smart process running change directories to the smart log file and issues the command “</w:t>
      </w:r>
      <w:proofErr w:type="spellStart"/>
      <w:r>
        <w:t>ls</w:t>
      </w:r>
      <w:proofErr w:type="spellEnd"/>
      <w:r>
        <w:t xml:space="preserve"> –l –t –r”.  The most recent file will be at the bottom of the list.  Look at the contents of that log file several times over a few minutes.  If the file is not changing the likely hood is that SMART has hung.  One note, it may take 5 or more minutes each for the EXPECT scripts to store the data and shift corrections.</w:t>
      </w:r>
    </w:p>
    <w:p w:rsidR="007B1AB0" w:rsidRDefault="007B1AB0" w:rsidP="007B1AB0">
      <w:pPr>
        <w:pStyle w:val="ListBullet4"/>
      </w:pPr>
      <w:r>
        <w:t>If SMART has hung kill all process related to the SMART process identified with the “</w:t>
      </w:r>
      <w:proofErr w:type="spellStart"/>
      <w:r>
        <w:t>ps</w:t>
      </w:r>
      <w:proofErr w:type="spellEnd"/>
      <w:r>
        <w:t xml:space="preserve"> –</w:t>
      </w:r>
      <w:proofErr w:type="spellStart"/>
      <w:r>
        <w:t>ef</w:t>
      </w:r>
      <w:proofErr w:type="spellEnd"/>
      <w:r>
        <w:t xml:space="preserve"> | </w:t>
      </w:r>
      <w:proofErr w:type="spellStart"/>
      <w:r>
        <w:t>grep</w:t>
      </w:r>
      <w:proofErr w:type="spellEnd"/>
      <w:r>
        <w:t xml:space="preserve"> “</w:t>
      </w:r>
      <w:proofErr w:type="spellStart"/>
      <w:r>
        <w:t>spr.p</w:t>
      </w:r>
      <w:proofErr w:type="spellEnd"/>
      <w:r>
        <w:t>” command above.</w:t>
      </w:r>
    </w:p>
    <w:p w:rsidR="006B344F" w:rsidRDefault="005C1F57" w:rsidP="006B344F">
      <w:pPr>
        <w:pStyle w:val="ListNumber"/>
        <w:numPr>
          <w:ilvl w:val="0"/>
          <w:numId w:val="16"/>
        </w:numPr>
        <w:tabs>
          <w:tab w:val="clear" w:pos="360"/>
          <w:tab w:val="num" w:pos="720"/>
        </w:tabs>
        <w:ind w:left="720"/>
      </w:pPr>
      <w:r>
        <w:t>During one Beta release SMART started to create multiple NWIS processes</w:t>
      </w:r>
      <w:r w:rsidR="00227751">
        <w:t xml:space="preserve">, enough that it locked out users from NWIS.  If this should happen again a kill script is furnished, kill.pl, that can be run to </w:t>
      </w:r>
      <w:proofErr w:type="gramStart"/>
      <w:r w:rsidR="00227751">
        <w:t>removed</w:t>
      </w:r>
      <w:proofErr w:type="gramEnd"/>
      <w:r w:rsidR="00227751">
        <w:t xml:space="preserve"> all SMART processes.</w:t>
      </w:r>
    </w:p>
    <w:p w:rsidR="00BB0342" w:rsidRPr="006B344F" w:rsidRDefault="00BB0342" w:rsidP="006B344F">
      <w:pPr>
        <w:rPr>
          <w:rStyle w:val="LineNumber"/>
        </w:rPr>
      </w:pPr>
    </w:p>
    <w:sectPr w:rsidR="00BB0342" w:rsidRPr="006B344F" w:rsidSect="005254C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imes CY">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3A93AE"/>
    <w:lvl w:ilvl="0">
      <w:start w:val="1"/>
      <w:numFmt w:val="decimal"/>
      <w:lvlText w:val="%1."/>
      <w:lvlJc w:val="left"/>
      <w:pPr>
        <w:tabs>
          <w:tab w:val="num" w:pos="1800"/>
        </w:tabs>
        <w:ind w:left="1800" w:hanging="360"/>
      </w:pPr>
    </w:lvl>
  </w:abstractNum>
  <w:abstractNum w:abstractNumId="1">
    <w:nsid w:val="FFFFFF7D"/>
    <w:multiLevelType w:val="singleLevel"/>
    <w:tmpl w:val="514AFF7E"/>
    <w:lvl w:ilvl="0">
      <w:start w:val="1"/>
      <w:numFmt w:val="decimal"/>
      <w:lvlText w:val="%1."/>
      <w:lvlJc w:val="left"/>
      <w:pPr>
        <w:tabs>
          <w:tab w:val="num" w:pos="1440"/>
        </w:tabs>
        <w:ind w:left="1440" w:hanging="360"/>
      </w:pPr>
    </w:lvl>
  </w:abstractNum>
  <w:abstractNum w:abstractNumId="2">
    <w:nsid w:val="FFFFFF7E"/>
    <w:multiLevelType w:val="singleLevel"/>
    <w:tmpl w:val="7A58DEB4"/>
    <w:lvl w:ilvl="0">
      <w:start w:val="1"/>
      <w:numFmt w:val="decimal"/>
      <w:lvlText w:val="%1."/>
      <w:lvlJc w:val="left"/>
      <w:pPr>
        <w:tabs>
          <w:tab w:val="num" w:pos="1080"/>
        </w:tabs>
        <w:ind w:left="1080" w:hanging="360"/>
      </w:pPr>
    </w:lvl>
  </w:abstractNum>
  <w:abstractNum w:abstractNumId="3">
    <w:nsid w:val="FFFFFF7F"/>
    <w:multiLevelType w:val="singleLevel"/>
    <w:tmpl w:val="814A742A"/>
    <w:lvl w:ilvl="0">
      <w:start w:val="1"/>
      <w:numFmt w:val="decimal"/>
      <w:pStyle w:val="ListNumber2"/>
      <w:lvlText w:val="%1."/>
      <w:lvlJc w:val="left"/>
      <w:pPr>
        <w:tabs>
          <w:tab w:val="num" w:pos="720"/>
        </w:tabs>
        <w:ind w:left="720" w:hanging="360"/>
      </w:pPr>
    </w:lvl>
  </w:abstractNum>
  <w:abstractNum w:abstractNumId="4">
    <w:nsid w:val="FFFFFF80"/>
    <w:multiLevelType w:val="singleLevel"/>
    <w:tmpl w:val="F604AF5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CEE03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68B2EA7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ED00B8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EC2EA62"/>
    <w:lvl w:ilvl="0">
      <w:start w:val="1"/>
      <w:numFmt w:val="decimal"/>
      <w:pStyle w:val="ListNumber"/>
      <w:lvlText w:val="%1."/>
      <w:lvlJc w:val="left"/>
      <w:pPr>
        <w:tabs>
          <w:tab w:val="num" w:pos="360"/>
        </w:tabs>
        <w:ind w:left="360" w:hanging="360"/>
      </w:pPr>
    </w:lvl>
  </w:abstractNum>
  <w:abstractNum w:abstractNumId="9">
    <w:nsid w:val="FFFFFF89"/>
    <w:multiLevelType w:val="singleLevel"/>
    <w:tmpl w:val="FBF0AA3C"/>
    <w:lvl w:ilvl="0">
      <w:start w:val="1"/>
      <w:numFmt w:val="bullet"/>
      <w:lvlText w:val=""/>
      <w:lvlJc w:val="left"/>
      <w:pPr>
        <w:tabs>
          <w:tab w:val="num" w:pos="360"/>
        </w:tabs>
        <w:ind w:left="360" w:hanging="360"/>
      </w:pPr>
      <w:rPr>
        <w:rFonts w:ascii="Symbol" w:hAnsi="Symbol" w:hint="default"/>
      </w:rPr>
    </w:lvl>
  </w:abstractNum>
  <w:abstractNum w:abstractNumId="10">
    <w:nsid w:val="3C611AF4"/>
    <w:multiLevelType w:val="hybridMultilevel"/>
    <w:tmpl w:val="7AF8E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3"/>
  </w:num>
  <w:num w:numId="4">
    <w:abstractNumId w:val="6"/>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9"/>
  </w:num>
  <w:num w:numId="10">
    <w:abstractNumId w:val="7"/>
  </w:num>
  <w:num w:numId="11">
    <w:abstractNumId w:val="5"/>
  </w:num>
  <w:num w:numId="12">
    <w:abstractNumId w:val="4"/>
  </w:num>
  <w:num w:numId="13">
    <w:abstractNumId w:val="2"/>
  </w:num>
  <w:num w:numId="14">
    <w:abstractNumId w:val="1"/>
  </w:num>
  <w:num w:numId="15">
    <w:abstractNumId w:val="0"/>
  </w:num>
  <w:num w:numId="16">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5254C2"/>
    <w:rsid w:val="000053DB"/>
    <w:rsid w:val="00034D2A"/>
    <w:rsid w:val="00066974"/>
    <w:rsid w:val="0013662C"/>
    <w:rsid w:val="001A5042"/>
    <w:rsid w:val="001F78D1"/>
    <w:rsid w:val="00227751"/>
    <w:rsid w:val="00247CF8"/>
    <w:rsid w:val="002B2003"/>
    <w:rsid w:val="002C3C94"/>
    <w:rsid w:val="003224E1"/>
    <w:rsid w:val="0038075E"/>
    <w:rsid w:val="003C7073"/>
    <w:rsid w:val="003E044F"/>
    <w:rsid w:val="004D482F"/>
    <w:rsid w:val="005254C2"/>
    <w:rsid w:val="005307EF"/>
    <w:rsid w:val="00582A73"/>
    <w:rsid w:val="0059231A"/>
    <w:rsid w:val="005C1F57"/>
    <w:rsid w:val="005E0FE5"/>
    <w:rsid w:val="006871E2"/>
    <w:rsid w:val="00693E30"/>
    <w:rsid w:val="006965C2"/>
    <w:rsid w:val="006B344F"/>
    <w:rsid w:val="006F30AA"/>
    <w:rsid w:val="00712F67"/>
    <w:rsid w:val="00751529"/>
    <w:rsid w:val="007B1AB0"/>
    <w:rsid w:val="008842B3"/>
    <w:rsid w:val="008E01BA"/>
    <w:rsid w:val="009268A0"/>
    <w:rsid w:val="00A55C02"/>
    <w:rsid w:val="00AC33B7"/>
    <w:rsid w:val="00AE740D"/>
    <w:rsid w:val="00B756A6"/>
    <w:rsid w:val="00BB0342"/>
    <w:rsid w:val="00C274B7"/>
    <w:rsid w:val="00CC6C2C"/>
    <w:rsid w:val="00CF0E04"/>
    <w:rsid w:val="00CF4281"/>
    <w:rsid w:val="00D23AB0"/>
    <w:rsid w:val="00D46849"/>
    <w:rsid w:val="00D83AD1"/>
    <w:rsid w:val="00E30424"/>
    <w:rsid w:val="00E6018F"/>
    <w:rsid w:val="00EC7BF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2A73"/>
    <w:rPr>
      <w:rFonts w:ascii="Times New Roman" w:hAnsi="Times New Roman"/>
      <w:sz w:val="20"/>
    </w:rPr>
  </w:style>
  <w:style w:type="paragraph" w:styleId="Heading4">
    <w:name w:val="heading 4"/>
    <w:basedOn w:val="Normal"/>
    <w:next w:val="Normal"/>
    <w:link w:val="Heading4Char"/>
    <w:rsid w:val="001B6FFF"/>
    <w:pPr>
      <w:keepNext/>
      <w:keepLines/>
      <w:spacing w:before="200"/>
      <w:outlineLvl w:val="3"/>
    </w:pPr>
    <w:rPr>
      <w:rFonts w:ascii="Times CY" w:eastAsiaTheme="majorEastAsia" w:hAnsi="Times CY"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B6FFF"/>
    <w:rPr>
      <w:rFonts w:ascii="Times CY" w:eastAsiaTheme="majorEastAsia" w:hAnsi="Times CY" w:cstheme="majorBidi"/>
      <w:b/>
      <w:bCs/>
      <w:i/>
      <w:iCs/>
    </w:rPr>
  </w:style>
  <w:style w:type="paragraph" w:styleId="ListParagraph">
    <w:name w:val="List Paragraph"/>
    <w:basedOn w:val="Normal"/>
    <w:uiPriority w:val="34"/>
    <w:qFormat/>
    <w:rsid w:val="005254C2"/>
    <w:pPr>
      <w:ind w:left="720"/>
      <w:contextualSpacing/>
    </w:pPr>
  </w:style>
  <w:style w:type="paragraph" w:styleId="ListNumber">
    <w:name w:val="List Number"/>
    <w:basedOn w:val="Normal"/>
    <w:uiPriority w:val="99"/>
    <w:unhideWhenUsed/>
    <w:rsid w:val="001F78D1"/>
    <w:pPr>
      <w:numPr>
        <w:numId w:val="2"/>
      </w:numPr>
      <w:contextualSpacing/>
    </w:pPr>
  </w:style>
  <w:style w:type="paragraph" w:styleId="ListNumber2">
    <w:name w:val="List Number 2"/>
    <w:basedOn w:val="Normal"/>
    <w:uiPriority w:val="99"/>
    <w:unhideWhenUsed/>
    <w:rsid w:val="001F78D1"/>
    <w:pPr>
      <w:numPr>
        <w:numId w:val="3"/>
      </w:numPr>
      <w:contextualSpacing/>
    </w:pPr>
  </w:style>
  <w:style w:type="paragraph" w:styleId="Title">
    <w:name w:val="Title"/>
    <w:basedOn w:val="Normal"/>
    <w:next w:val="Normal"/>
    <w:link w:val="TitleChar"/>
    <w:uiPriority w:val="10"/>
    <w:qFormat/>
    <w:rsid w:val="001F78D1"/>
    <w:pPr>
      <w:spacing w:after="300"/>
      <w:contextualSpacing/>
      <w:jc w:val="center"/>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1F78D1"/>
    <w:rPr>
      <w:rFonts w:ascii="Times New Roman" w:eastAsiaTheme="majorEastAsia" w:hAnsi="Times New Roman" w:cstheme="majorBidi"/>
      <w:spacing w:val="5"/>
      <w:kern w:val="28"/>
      <w:sz w:val="52"/>
      <w:szCs w:val="52"/>
    </w:rPr>
  </w:style>
  <w:style w:type="paragraph" w:styleId="ListBullet3">
    <w:name w:val="List Bullet 3"/>
    <w:basedOn w:val="Normal"/>
    <w:rsid w:val="003C7073"/>
    <w:pPr>
      <w:numPr>
        <w:numId w:val="4"/>
      </w:numPr>
      <w:contextualSpacing/>
    </w:pPr>
  </w:style>
  <w:style w:type="character" w:styleId="CommentReference">
    <w:name w:val="annotation reference"/>
    <w:basedOn w:val="DefaultParagraphFont"/>
    <w:rsid w:val="003224E1"/>
    <w:rPr>
      <w:sz w:val="16"/>
      <w:szCs w:val="16"/>
    </w:rPr>
  </w:style>
  <w:style w:type="paragraph" w:styleId="CommentText">
    <w:name w:val="annotation text"/>
    <w:basedOn w:val="Normal"/>
    <w:link w:val="CommentTextChar"/>
    <w:rsid w:val="003224E1"/>
    <w:rPr>
      <w:szCs w:val="20"/>
    </w:rPr>
  </w:style>
  <w:style w:type="character" w:customStyle="1" w:styleId="CommentTextChar">
    <w:name w:val="Comment Text Char"/>
    <w:basedOn w:val="DefaultParagraphFont"/>
    <w:link w:val="CommentText"/>
    <w:rsid w:val="003224E1"/>
    <w:rPr>
      <w:rFonts w:ascii="Times New Roman" w:hAnsi="Times New Roman"/>
      <w:sz w:val="20"/>
      <w:szCs w:val="20"/>
    </w:rPr>
  </w:style>
  <w:style w:type="paragraph" w:styleId="CommentSubject">
    <w:name w:val="annotation subject"/>
    <w:basedOn w:val="CommentText"/>
    <w:next w:val="CommentText"/>
    <w:link w:val="CommentSubjectChar"/>
    <w:rsid w:val="003224E1"/>
    <w:rPr>
      <w:b/>
      <w:bCs/>
    </w:rPr>
  </w:style>
  <w:style w:type="character" w:customStyle="1" w:styleId="CommentSubjectChar">
    <w:name w:val="Comment Subject Char"/>
    <w:basedOn w:val="CommentTextChar"/>
    <w:link w:val="CommentSubject"/>
    <w:rsid w:val="003224E1"/>
    <w:rPr>
      <w:b/>
      <w:bCs/>
    </w:rPr>
  </w:style>
  <w:style w:type="paragraph" w:styleId="BalloonText">
    <w:name w:val="Balloon Text"/>
    <w:basedOn w:val="Normal"/>
    <w:link w:val="BalloonTextChar"/>
    <w:rsid w:val="003224E1"/>
    <w:rPr>
      <w:rFonts w:ascii="Tahoma" w:hAnsi="Tahoma" w:cs="Tahoma"/>
      <w:sz w:val="16"/>
      <w:szCs w:val="16"/>
    </w:rPr>
  </w:style>
  <w:style w:type="character" w:customStyle="1" w:styleId="BalloonTextChar">
    <w:name w:val="Balloon Text Char"/>
    <w:basedOn w:val="DefaultParagraphFont"/>
    <w:link w:val="BalloonText"/>
    <w:rsid w:val="003224E1"/>
    <w:rPr>
      <w:rFonts w:ascii="Tahoma" w:hAnsi="Tahoma" w:cs="Tahoma"/>
      <w:sz w:val="16"/>
      <w:szCs w:val="16"/>
    </w:rPr>
  </w:style>
  <w:style w:type="character" w:styleId="Hyperlink">
    <w:name w:val="Hyperlink"/>
    <w:basedOn w:val="DefaultParagraphFont"/>
    <w:rsid w:val="00EC7BFB"/>
    <w:rPr>
      <w:color w:val="0000FF" w:themeColor="hyperlink"/>
      <w:u w:val="single"/>
    </w:rPr>
  </w:style>
  <w:style w:type="paragraph" w:customStyle="1" w:styleId="ListBullet1">
    <w:name w:val="List Bullet 1"/>
    <w:basedOn w:val="ListBullet3"/>
    <w:rsid w:val="006B344F"/>
    <w:pPr>
      <w:tabs>
        <w:tab w:val="clear" w:pos="1080"/>
        <w:tab w:val="num" w:pos="360"/>
      </w:tabs>
      <w:ind w:left="360"/>
    </w:pPr>
  </w:style>
  <w:style w:type="character" w:styleId="LineNumber">
    <w:name w:val="line number"/>
    <w:basedOn w:val="DefaultParagraphFont"/>
    <w:rsid w:val="006B344F"/>
  </w:style>
  <w:style w:type="paragraph" w:customStyle="1" w:styleId="LineNumber2">
    <w:name w:val="Line Number 2"/>
    <w:basedOn w:val="ListBullet3"/>
    <w:rsid w:val="006B344F"/>
  </w:style>
  <w:style w:type="paragraph" w:styleId="ListBullet4">
    <w:name w:val="List Bullet 4"/>
    <w:basedOn w:val="Normal"/>
    <w:rsid w:val="005307EF"/>
    <w:pPr>
      <w:numPr>
        <w:numId w:val="11"/>
      </w:numPr>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kiesler@usgs.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U.S. Geological Survey</Company>
  <LinksUpToDate>false</LinksUpToDate>
  <CharactersWithSpaces>11281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Kiesler</dc:creator>
  <cp:lastModifiedBy>Jay Kiesler</cp:lastModifiedBy>
  <cp:revision>2</cp:revision>
  <cp:lastPrinted>2011-09-14T12:35:00Z</cp:lastPrinted>
  <dcterms:created xsi:type="dcterms:W3CDTF">2011-09-26T21:19:00Z</dcterms:created>
  <dcterms:modified xsi:type="dcterms:W3CDTF">2011-09-26T21:19:00Z</dcterms:modified>
</cp:coreProperties>
</file>